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0CEA2" w14:textId="77777777" w:rsidR="008958E0" w:rsidRDefault="008958E0" w:rsidP="00AF184F">
      <w:pPr>
        <w:jc w:val="center"/>
        <w:rPr>
          <w:b/>
          <w:sz w:val="32"/>
          <w:szCs w:val="32"/>
        </w:rPr>
      </w:pPr>
      <w:r w:rsidRPr="008958E0">
        <w:rPr>
          <w:rFonts w:asciiTheme="minorHAnsi" w:hAnsiTheme="minorHAnsi" w:cstheme="minorHAnsi"/>
          <w:b/>
          <w:bCs/>
          <w:sz w:val="32"/>
        </w:rPr>
        <w:t>Northwest Public Power Association</w:t>
      </w:r>
      <w:r w:rsidRPr="008958E0">
        <w:rPr>
          <w:b/>
          <w:sz w:val="32"/>
          <w:szCs w:val="32"/>
        </w:rPr>
        <w:t xml:space="preserve"> </w:t>
      </w:r>
    </w:p>
    <w:p w14:paraId="03B7E275" w14:textId="35EBB950" w:rsidR="008958E0" w:rsidRPr="008958E0" w:rsidRDefault="008958E0" w:rsidP="00AF184F">
      <w:pPr>
        <w:jc w:val="center"/>
        <w:rPr>
          <w:b/>
          <w:sz w:val="32"/>
          <w:szCs w:val="32"/>
        </w:rPr>
      </w:pPr>
      <w:r w:rsidRPr="006240A8">
        <w:rPr>
          <w:b/>
          <w:sz w:val="32"/>
          <w:szCs w:val="32"/>
        </w:rPr>
        <w:t xml:space="preserve">Resolution </w:t>
      </w:r>
      <w:r>
        <w:rPr>
          <w:b/>
          <w:sz w:val="32"/>
          <w:szCs w:val="32"/>
        </w:rPr>
        <w:t>20</w:t>
      </w:r>
      <w:r w:rsidR="002D639B">
        <w:rPr>
          <w:b/>
          <w:sz w:val="32"/>
          <w:szCs w:val="32"/>
        </w:rPr>
        <w:t>2</w:t>
      </w:r>
      <w:ins w:id="0" w:author="Author">
        <w:r w:rsidR="002D639B">
          <w:rPr>
            <w:b/>
            <w:sz w:val="32"/>
            <w:szCs w:val="32"/>
          </w:rPr>
          <w:t>3</w:t>
        </w:r>
      </w:ins>
      <w:del w:id="1" w:author="Author">
        <w:r w:rsidR="002D639B" w:rsidDel="002D639B">
          <w:rPr>
            <w:b/>
            <w:sz w:val="32"/>
            <w:szCs w:val="32"/>
          </w:rPr>
          <w:delText>2</w:delText>
        </w:r>
      </w:del>
      <w:r>
        <w:rPr>
          <w:b/>
          <w:sz w:val="32"/>
          <w:szCs w:val="32"/>
        </w:rPr>
        <w:t>-0</w:t>
      </w:r>
      <w:r w:rsidR="00350AD3">
        <w:rPr>
          <w:b/>
          <w:sz w:val="32"/>
          <w:szCs w:val="32"/>
        </w:rPr>
        <w:t>9</w:t>
      </w:r>
    </w:p>
    <w:p w14:paraId="4077457F" w14:textId="77777777" w:rsidR="008958E0" w:rsidRPr="008958E0" w:rsidRDefault="008958E0" w:rsidP="00AF184F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  <w:r w:rsidRPr="008958E0">
        <w:rPr>
          <w:rFonts w:asciiTheme="minorHAnsi" w:hAnsiTheme="minorHAnsi" w:cstheme="minorHAnsi"/>
          <w:b/>
          <w:bCs/>
          <w:sz w:val="32"/>
        </w:rPr>
        <w:t>Safeguarding Local Control – FCC &amp; Pole Attachments</w:t>
      </w:r>
    </w:p>
    <w:p w14:paraId="3AB1EC4F" w14:textId="77777777" w:rsidR="008958E0" w:rsidRPr="008958E0" w:rsidRDefault="008958E0" w:rsidP="00030B4F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</w:p>
    <w:p w14:paraId="1FFA14E5" w14:textId="77777777" w:rsidR="008958E0" w:rsidRPr="00B65494" w:rsidRDefault="008958E0" w:rsidP="00030B4F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  <w:r w:rsidRPr="00B65494">
        <w:rPr>
          <w:rFonts w:asciiTheme="minorHAnsi" w:hAnsiTheme="minorHAnsi" w:cstheme="minorHAnsi"/>
          <w:b/>
          <w:bCs/>
        </w:rPr>
        <w:t>Background</w:t>
      </w:r>
    </w:p>
    <w:p w14:paraId="0496EB87" w14:textId="77777777" w:rsidR="0055186A" w:rsidRPr="00B65494" w:rsidRDefault="0055186A" w:rsidP="00030B4F">
      <w:pPr>
        <w:pStyle w:val="Default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8006870" w14:textId="7B0F66D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  <w:r w:rsidRPr="00B65494">
        <w:rPr>
          <w:rFonts w:asciiTheme="minorHAnsi" w:hAnsiTheme="minorHAnsi" w:cstheme="minorHAnsi"/>
          <w:bCs/>
        </w:rPr>
        <w:t xml:space="preserve">Public power electric utilities, which include electric cooperatives, </w:t>
      </w:r>
      <w:r w:rsidR="00EF7B08" w:rsidRPr="00B65494">
        <w:rPr>
          <w:rFonts w:asciiTheme="minorHAnsi" w:hAnsiTheme="minorHAnsi" w:cstheme="minorHAnsi"/>
          <w:bCs/>
        </w:rPr>
        <w:t>municipals,</w:t>
      </w:r>
      <w:r w:rsidRPr="00B65494">
        <w:rPr>
          <w:rFonts w:asciiTheme="minorHAnsi" w:hAnsiTheme="minorHAnsi" w:cstheme="minorHAnsi"/>
          <w:bCs/>
        </w:rPr>
        <w:t xml:space="preserve"> and public</w:t>
      </w:r>
      <w:r w:rsidR="00030B4F" w:rsidRPr="00B65494">
        <w:rPr>
          <w:rFonts w:asciiTheme="minorHAnsi" w:hAnsiTheme="minorHAnsi" w:cstheme="minorHAnsi"/>
          <w:bCs/>
        </w:rPr>
        <w:t>/people’s</w:t>
      </w:r>
      <w:r w:rsidRPr="00B65494">
        <w:rPr>
          <w:rFonts w:asciiTheme="minorHAnsi" w:hAnsiTheme="minorHAnsi" w:cstheme="minorHAnsi"/>
          <w:bCs/>
        </w:rPr>
        <w:t xml:space="preserve"> utility districts, </w:t>
      </w:r>
      <w:r w:rsidRPr="00B65494">
        <w:rPr>
          <w:rFonts w:asciiTheme="minorHAnsi" w:hAnsiTheme="minorHAnsi" w:cstheme="minorHAnsi"/>
          <w:iCs/>
        </w:rPr>
        <w:t>are essential service providers that maintain and manage facilities and infrastructure critical to the continuity of electric power system operations and to the delivery of electric power to consumers</w:t>
      </w:r>
      <w:r w:rsidR="00030B4F" w:rsidRPr="00B65494">
        <w:rPr>
          <w:rFonts w:asciiTheme="minorHAnsi" w:hAnsiTheme="minorHAnsi" w:cstheme="minorHAnsi"/>
          <w:iCs/>
        </w:rPr>
        <w:t xml:space="preserve"> and businesses</w:t>
      </w:r>
      <w:r w:rsidRPr="00B65494">
        <w:rPr>
          <w:rFonts w:asciiTheme="minorHAnsi" w:hAnsiTheme="minorHAnsi" w:cstheme="minorHAnsi"/>
          <w:iCs/>
        </w:rPr>
        <w:t xml:space="preserve">.  </w:t>
      </w:r>
      <w:r w:rsidR="00030B4F" w:rsidRPr="00B65494">
        <w:rPr>
          <w:rFonts w:asciiTheme="minorHAnsi" w:hAnsiTheme="minorHAnsi" w:cstheme="minorHAnsi"/>
          <w:iCs/>
        </w:rPr>
        <w:t>Electric utility</w:t>
      </w:r>
      <w:r w:rsidRPr="00B65494">
        <w:rPr>
          <w:rFonts w:asciiTheme="minorHAnsi" w:hAnsiTheme="minorHAnsi" w:cstheme="minorHAnsi"/>
          <w:iCs/>
        </w:rPr>
        <w:t xml:space="preserve"> </w:t>
      </w:r>
      <w:r w:rsidR="00030B4F" w:rsidRPr="00B65494">
        <w:rPr>
          <w:rFonts w:asciiTheme="minorHAnsi" w:hAnsiTheme="minorHAnsi" w:cstheme="minorHAnsi"/>
          <w:iCs/>
        </w:rPr>
        <w:t xml:space="preserve">infrastructure and </w:t>
      </w:r>
      <w:r w:rsidRPr="00B65494">
        <w:rPr>
          <w:rFonts w:asciiTheme="minorHAnsi" w:hAnsiTheme="minorHAnsi" w:cstheme="minorHAnsi"/>
          <w:iCs/>
        </w:rPr>
        <w:t>facilities incorporate electrified components and should only be</w:t>
      </w:r>
      <w:r w:rsidR="005B3F6E">
        <w:rPr>
          <w:rFonts w:asciiTheme="minorHAnsi" w:hAnsiTheme="minorHAnsi" w:cstheme="minorHAnsi"/>
          <w:iCs/>
        </w:rPr>
        <w:t xml:space="preserve"> maintained</w:t>
      </w:r>
      <w:r w:rsidRPr="00B65494">
        <w:rPr>
          <w:rFonts w:asciiTheme="minorHAnsi" w:hAnsiTheme="minorHAnsi" w:cstheme="minorHAnsi"/>
          <w:iCs/>
        </w:rPr>
        <w:t xml:space="preserve"> by qualified </w:t>
      </w:r>
      <w:r w:rsidR="005B3F6E">
        <w:rPr>
          <w:rFonts w:asciiTheme="minorHAnsi" w:hAnsiTheme="minorHAnsi" w:cstheme="minorHAnsi"/>
          <w:iCs/>
        </w:rPr>
        <w:t xml:space="preserve">electric </w:t>
      </w:r>
      <w:r w:rsidRPr="00B65494">
        <w:rPr>
          <w:rFonts w:asciiTheme="minorHAnsi" w:hAnsiTheme="minorHAnsi" w:cstheme="minorHAnsi"/>
          <w:iCs/>
        </w:rPr>
        <w:t>utility personnel who possess significant training in electrical equipment and infrastructure.</w:t>
      </w:r>
    </w:p>
    <w:p w14:paraId="22B362F6" w14:textId="7777777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</w:p>
    <w:p w14:paraId="56E83BC7" w14:textId="5A626E01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  <w:r w:rsidRPr="00B65494">
        <w:rPr>
          <w:rFonts w:asciiTheme="minorHAnsi" w:hAnsiTheme="minorHAnsi" w:cstheme="minorHAnsi"/>
          <w:iCs/>
        </w:rPr>
        <w:t xml:space="preserve">While public power utilities own and manage the utility </w:t>
      </w:r>
      <w:r w:rsidR="005B3F6E">
        <w:rPr>
          <w:rFonts w:asciiTheme="minorHAnsi" w:hAnsiTheme="minorHAnsi" w:cstheme="minorHAnsi"/>
          <w:iCs/>
        </w:rPr>
        <w:t>infrastructure</w:t>
      </w:r>
      <w:r w:rsidRPr="00B65494">
        <w:rPr>
          <w:rFonts w:asciiTheme="minorHAnsi" w:hAnsiTheme="minorHAnsi" w:cstheme="minorHAnsi"/>
          <w:iCs/>
        </w:rPr>
        <w:t xml:space="preserve"> within their territories, other</w:t>
      </w:r>
      <w:r w:rsidR="005B3F6E">
        <w:rPr>
          <w:rFonts w:asciiTheme="minorHAnsi" w:hAnsiTheme="minorHAnsi" w:cstheme="minorHAnsi"/>
          <w:iCs/>
        </w:rPr>
        <w:t xml:space="preserve"> entities</w:t>
      </w:r>
      <w:r w:rsidRPr="00B65494">
        <w:rPr>
          <w:rFonts w:asciiTheme="minorHAnsi" w:hAnsiTheme="minorHAnsi" w:cstheme="minorHAnsi"/>
          <w:iCs/>
        </w:rPr>
        <w:t xml:space="preserve"> frequently seek access to attach </w:t>
      </w:r>
      <w:r w:rsidR="005B3F6E">
        <w:rPr>
          <w:rFonts w:asciiTheme="minorHAnsi" w:hAnsiTheme="minorHAnsi" w:cstheme="minorHAnsi"/>
          <w:iCs/>
        </w:rPr>
        <w:t>non-electric utility</w:t>
      </w:r>
      <w:r w:rsidRPr="00B65494">
        <w:rPr>
          <w:rFonts w:asciiTheme="minorHAnsi" w:hAnsiTheme="minorHAnsi" w:cstheme="minorHAnsi"/>
          <w:iCs/>
        </w:rPr>
        <w:t xml:space="preserve"> equipment and </w:t>
      </w:r>
      <w:r w:rsidR="005B3F6E">
        <w:rPr>
          <w:rFonts w:asciiTheme="minorHAnsi" w:hAnsiTheme="minorHAnsi" w:cstheme="minorHAnsi"/>
          <w:iCs/>
        </w:rPr>
        <w:t>cables</w:t>
      </w:r>
      <w:r w:rsidRPr="00B65494">
        <w:rPr>
          <w:rFonts w:asciiTheme="minorHAnsi" w:hAnsiTheme="minorHAnsi" w:cstheme="minorHAnsi"/>
          <w:iCs/>
        </w:rPr>
        <w:t xml:space="preserve"> to </w:t>
      </w:r>
      <w:r w:rsidR="005B3F6E">
        <w:rPr>
          <w:rFonts w:asciiTheme="minorHAnsi" w:hAnsiTheme="minorHAnsi" w:cstheme="minorHAnsi"/>
          <w:iCs/>
        </w:rPr>
        <w:t xml:space="preserve">electric </w:t>
      </w:r>
      <w:r w:rsidRPr="00B65494">
        <w:rPr>
          <w:rFonts w:asciiTheme="minorHAnsi" w:hAnsiTheme="minorHAnsi" w:cstheme="minorHAnsi"/>
          <w:iCs/>
        </w:rPr>
        <w:t xml:space="preserve">utility poles. Public power utilities support efforts to expand technology such as broadband or 5G to underserved </w:t>
      </w:r>
      <w:r w:rsidR="00EF7B08" w:rsidRPr="00B65494">
        <w:rPr>
          <w:rFonts w:asciiTheme="minorHAnsi" w:hAnsiTheme="minorHAnsi" w:cstheme="minorHAnsi"/>
          <w:iCs/>
        </w:rPr>
        <w:t>areas and</w:t>
      </w:r>
      <w:r w:rsidRPr="00B65494">
        <w:rPr>
          <w:rFonts w:asciiTheme="minorHAnsi" w:hAnsiTheme="minorHAnsi" w:cstheme="minorHAnsi"/>
          <w:iCs/>
        </w:rPr>
        <w:t xml:space="preserve"> are often service providers themselves.  In other cases, public power utilities willingly negotiate</w:t>
      </w:r>
      <w:r w:rsidR="005B3F6E">
        <w:rPr>
          <w:rFonts w:asciiTheme="minorHAnsi" w:hAnsiTheme="minorHAnsi" w:cstheme="minorHAnsi"/>
          <w:iCs/>
        </w:rPr>
        <w:t xml:space="preserve"> and coordinate</w:t>
      </w:r>
      <w:r w:rsidR="005B3F6E" w:rsidRPr="00B65494">
        <w:rPr>
          <w:rFonts w:asciiTheme="minorHAnsi" w:hAnsiTheme="minorHAnsi" w:cstheme="minorHAnsi"/>
          <w:iCs/>
        </w:rPr>
        <w:t xml:space="preserve"> with</w:t>
      </w:r>
      <w:r w:rsidRPr="00B65494">
        <w:rPr>
          <w:rFonts w:asciiTheme="minorHAnsi" w:hAnsiTheme="minorHAnsi" w:cstheme="minorHAnsi"/>
          <w:iCs/>
        </w:rPr>
        <w:t xml:space="preserve"> telecommunications companies when those companies submit applications for pole attachments to utility-owned poles</w:t>
      </w:r>
      <w:r w:rsidR="00514494">
        <w:rPr>
          <w:rFonts w:asciiTheme="minorHAnsi" w:hAnsiTheme="minorHAnsi" w:cstheme="minorHAnsi"/>
          <w:iCs/>
        </w:rPr>
        <w:t xml:space="preserve"> in the interest of supporting broadband or other telecommunications deployment.</w:t>
      </w:r>
    </w:p>
    <w:p w14:paraId="264A14EA" w14:textId="7777777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</w:p>
    <w:p w14:paraId="031123C3" w14:textId="3B964542" w:rsidR="008958E0" w:rsidRPr="00B65494" w:rsidRDefault="00D93644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S</w:t>
      </w:r>
      <w:r w:rsidR="008958E0" w:rsidRPr="00B65494">
        <w:rPr>
          <w:rFonts w:asciiTheme="minorHAnsi" w:hAnsiTheme="minorHAnsi" w:cstheme="minorHAnsi"/>
          <w:iCs/>
        </w:rPr>
        <w:t xml:space="preserve">ome telecommunication providers have </w:t>
      </w:r>
      <w:r>
        <w:rPr>
          <w:rFonts w:asciiTheme="minorHAnsi" w:hAnsiTheme="minorHAnsi" w:cstheme="minorHAnsi"/>
          <w:iCs/>
        </w:rPr>
        <w:t>cited</w:t>
      </w:r>
      <w:r w:rsidR="008958E0" w:rsidRPr="00B65494">
        <w:rPr>
          <w:rFonts w:asciiTheme="minorHAnsi" w:hAnsiTheme="minorHAnsi" w:cstheme="minorHAnsi"/>
          <w:iCs/>
        </w:rPr>
        <w:t xml:space="preserve"> pole attachment requirements and </w:t>
      </w:r>
      <w:r w:rsidR="005B3F6E">
        <w:rPr>
          <w:rFonts w:asciiTheme="minorHAnsi" w:hAnsiTheme="minorHAnsi" w:cstheme="minorHAnsi"/>
          <w:iCs/>
        </w:rPr>
        <w:t>fees</w:t>
      </w:r>
      <w:r w:rsidR="008958E0" w:rsidRPr="00B65494">
        <w:rPr>
          <w:rFonts w:asciiTheme="minorHAnsi" w:hAnsiTheme="minorHAnsi" w:cstheme="minorHAnsi"/>
          <w:iCs/>
        </w:rPr>
        <w:t xml:space="preserve"> as an impediment to broadband deployment. Many public power utilities are situated in states or localities that </w:t>
      </w:r>
      <w:r w:rsidR="005B3F6E">
        <w:rPr>
          <w:rFonts w:asciiTheme="minorHAnsi" w:hAnsiTheme="minorHAnsi" w:cstheme="minorHAnsi"/>
          <w:iCs/>
        </w:rPr>
        <w:t xml:space="preserve">permit </w:t>
      </w:r>
      <w:r w:rsidR="008958E0" w:rsidRPr="00B65494">
        <w:rPr>
          <w:rFonts w:asciiTheme="minorHAnsi" w:hAnsiTheme="minorHAnsi" w:cstheme="minorHAnsi"/>
          <w:iCs/>
        </w:rPr>
        <w:t xml:space="preserve">pole attachment fees that reflect the costs associated with readying and attaching </w:t>
      </w:r>
      <w:r w:rsidR="00030B4F" w:rsidRPr="00B65494">
        <w:rPr>
          <w:rFonts w:asciiTheme="minorHAnsi" w:hAnsiTheme="minorHAnsi" w:cstheme="minorHAnsi"/>
          <w:iCs/>
        </w:rPr>
        <w:t>third-party</w:t>
      </w:r>
      <w:r w:rsidR="008958E0" w:rsidRPr="00B65494">
        <w:rPr>
          <w:rFonts w:asciiTheme="minorHAnsi" w:hAnsiTheme="minorHAnsi" w:cstheme="minorHAnsi"/>
          <w:iCs/>
        </w:rPr>
        <w:t xml:space="preserve"> facilities to existing poles.  However, telecommunications companies </w:t>
      </w:r>
      <w:r w:rsidR="00424455">
        <w:rPr>
          <w:rFonts w:asciiTheme="minorHAnsi" w:hAnsiTheme="minorHAnsi" w:cstheme="minorHAnsi"/>
          <w:iCs/>
        </w:rPr>
        <w:t xml:space="preserve">have successfully lobbied the </w:t>
      </w:r>
      <w:r w:rsidR="008958E0" w:rsidRPr="00B65494">
        <w:rPr>
          <w:rFonts w:asciiTheme="minorHAnsi" w:hAnsiTheme="minorHAnsi" w:cstheme="minorHAnsi"/>
          <w:iCs/>
        </w:rPr>
        <w:t xml:space="preserve">Federal Communications Commission (FCC) </w:t>
      </w:r>
      <w:r w:rsidR="00424455">
        <w:rPr>
          <w:rFonts w:asciiTheme="minorHAnsi" w:hAnsiTheme="minorHAnsi" w:cstheme="minorHAnsi"/>
          <w:iCs/>
        </w:rPr>
        <w:t xml:space="preserve">to </w:t>
      </w:r>
      <w:r w:rsidR="008958E0" w:rsidRPr="00B65494">
        <w:rPr>
          <w:rFonts w:asciiTheme="minorHAnsi" w:hAnsiTheme="minorHAnsi" w:cstheme="minorHAnsi"/>
          <w:iCs/>
        </w:rPr>
        <w:t xml:space="preserve">mandate </w:t>
      </w:r>
      <w:r w:rsidR="00424455">
        <w:rPr>
          <w:rFonts w:asciiTheme="minorHAnsi" w:hAnsiTheme="minorHAnsi" w:cstheme="minorHAnsi"/>
          <w:iCs/>
        </w:rPr>
        <w:t xml:space="preserve">the </w:t>
      </w:r>
      <w:r w:rsidR="005B3F6E">
        <w:rPr>
          <w:rFonts w:asciiTheme="minorHAnsi" w:hAnsiTheme="minorHAnsi" w:cstheme="minorHAnsi"/>
          <w:iCs/>
        </w:rPr>
        <w:t xml:space="preserve">fees </w:t>
      </w:r>
      <w:r w:rsidR="00424455">
        <w:rPr>
          <w:rFonts w:asciiTheme="minorHAnsi" w:hAnsiTheme="minorHAnsi" w:cstheme="minorHAnsi"/>
          <w:iCs/>
        </w:rPr>
        <w:t xml:space="preserve">for attachments </w:t>
      </w:r>
      <w:r w:rsidR="00E031DD">
        <w:rPr>
          <w:rFonts w:asciiTheme="minorHAnsi" w:hAnsiTheme="minorHAnsi" w:cstheme="minorHAnsi"/>
          <w:iCs/>
        </w:rPr>
        <w:t xml:space="preserve">on </w:t>
      </w:r>
      <w:r w:rsidR="00424455">
        <w:rPr>
          <w:rFonts w:asciiTheme="minorHAnsi" w:hAnsiTheme="minorHAnsi" w:cstheme="minorHAnsi"/>
          <w:iCs/>
        </w:rPr>
        <w:t xml:space="preserve">public power poles </w:t>
      </w:r>
      <w:r w:rsidR="00EF7B08">
        <w:rPr>
          <w:rFonts w:asciiTheme="minorHAnsi" w:hAnsiTheme="minorHAnsi" w:cstheme="minorHAnsi"/>
          <w:iCs/>
        </w:rPr>
        <w:t>despite</w:t>
      </w:r>
      <w:r w:rsidR="00424455">
        <w:rPr>
          <w:rFonts w:asciiTheme="minorHAnsi" w:hAnsiTheme="minorHAnsi" w:cstheme="minorHAnsi"/>
          <w:iCs/>
        </w:rPr>
        <w:t xml:space="preserve"> an exemption </w:t>
      </w:r>
      <w:r w:rsidR="00E031DD">
        <w:rPr>
          <w:rFonts w:asciiTheme="minorHAnsi" w:hAnsiTheme="minorHAnsi" w:cstheme="minorHAnsi"/>
          <w:iCs/>
        </w:rPr>
        <w:t>to</w:t>
      </w:r>
      <w:r w:rsidR="00424455">
        <w:rPr>
          <w:rFonts w:asciiTheme="minorHAnsi" w:hAnsiTheme="minorHAnsi" w:cstheme="minorHAnsi"/>
          <w:iCs/>
        </w:rPr>
        <w:t xml:space="preserve"> FCC regulation for all consumer-owned utilities under</w:t>
      </w:r>
      <w:r w:rsidR="00E031DD">
        <w:rPr>
          <w:rFonts w:asciiTheme="minorHAnsi" w:hAnsiTheme="minorHAnsi" w:cstheme="minorHAnsi"/>
          <w:iCs/>
        </w:rPr>
        <w:t xml:space="preserve"> federal</w:t>
      </w:r>
      <w:r w:rsidR="00424455">
        <w:rPr>
          <w:rFonts w:asciiTheme="minorHAnsi" w:hAnsiTheme="minorHAnsi" w:cstheme="minorHAnsi"/>
          <w:iCs/>
        </w:rPr>
        <w:t xml:space="preserve"> law. </w:t>
      </w:r>
      <w:r w:rsidR="008958E0" w:rsidRPr="00B65494">
        <w:rPr>
          <w:rFonts w:asciiTheme="minorHAnsi" w:hAnsiTheme="minorHAnsi" w:cstheme="minorHAnsi"/>
          <w:iCs/>
        </w:rPr>
        <w:t xml:space="preserve">The FCC’s </w:t>
      </w:r>
      <w:r w:rsidR="00E031DD">
        <w:rPr>
          <w:rFonts w:asciiTheme="minorHAnsi" w:hAnsiTheme="minorHAnsi" w:cstheme="minorHAnsi"/>
          <w:iCs/>
        </w:rPr>
        <w:t>fees</w:t>
      </w:r>
      <w:r w:rsidR="008958E0" w:rsidRPr="00B65494">
        <w:rPr>
          <w:rFonts w:asciiTheme="minorHAnsi" w:hAnsiTheme="minorHAnsi" w:cstheme="minorHAnsi"/>
          <w:iCs/>
        </w:rPr>
        <w:t xml:space="preserve"> would be a financial hardship for </w:t>
      </w:r>
      <w:r w:rsidR="00E031DD">
        <w:rPr>
          <w:rFonts w:asciiTheme="minorHAnsi" w:hAnsiTheme="minorHAnsi" w:cstheme="minorHAnsi"/>
          <w:iCs/>
        </w:rPr>
        <w:t>p</w:t>
      </w:r>
      <w:r w:rsidR="00030B4F" w:rsidRPr="00B65494">
        <w:rPr>
          <w:rFonts w:asciiTheme="minorHAnsi" w:hAnsiTheme="minorHAnsi" w:cstheme="minorHAnsi"/>
          <w:iCs/>
        </w:rPr>
        <w:t xml:space="preserve">ublic power </w:t>
      </w:r>
      <w:r w:rsidR="008958E0" w:rsidRPr="00B65494">
        <w:rPr>
          <w:rFonts w:asciiTheme="minorHAnsi" w:hAnsiTheme="minorHAnsi" w:cstheme="minorHAnsi"/>
          <w:iCs/>
        </w:rPr>
        <w:t xml:space="preserve">utilities, requiring public power utility customers to subsidize for-profit </w:t>
      </w:r>
      <w:r w:rsidR="00030B4F" w:rsidRPr="00B65494">
        <w:rPr>
          <w:rFonts w:asciiTheme="minorHAnsi" w:hAnsiTheme="minorHAnsi" w:cstheme="minorHAnsi"/>
          <w:iCs/>
        </w:rPr>
        <w:t xml:space="preserve">third-party </w:t>
      </w:r>
      <w:r w:rsidR="008958E0" w:rsidRPr="00B65494">
        <w:rPr>
          <w:rFonts w:asciiTheme="minorHAnsi" w:hAnsiTheme="minorHAnsi" w:cstheme="minorHAnsi"/>
          <w:iCs/>
        </w:rPr>
        <w:t>compan</w:t>
      </w:r>
      <w:r w:rsidR="00E031DD">
        <w:rPr>
          <w:rFonts w:asciiTheme="minorHAnsi" w:hAnsiTheme="minorHAnsi" w:cstheme="minorHAnsi"/>
          <w:iCs/>
        </w:rPr>
        <w:t>y broadband</w:t>
      </w:r>
      <w:r w:rsidR="008958E0" w:rsidRPr="00B65494">
        <w:rPr>
          <w:rFonts w:asciiTheme="minorHAnsi" w:hAnsiTheme="minorHAnsi" w:cstheme="minorHAnsi"/>
          <w:iCs/>
        </w:rPr>
        <w:t xml:space="preserve"> pole attachments.  </w:t>
      </w:r>
    </w:p>
    <w:p w14:paraId="43959FA5" w14:textId="7777777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</w:p>
    <w:p w14:paraId="5E1A526F" w14:textId="2F30289F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</w:rPr>
      </w:pPr>
      <w:r w:rsidRPr="00B65494">
        <w:rPr>
          <w:rFonts w:asciiTheme="minorHAnsi" w:hAnsiTheme="minorHAnsi" w:cstheme="minorHAnsi"/>
          <w:iCs/>
        </w:rPr>
        <w:t>Further, attaching entities have been known to install cables, ground conductors, or other devices to public power electric utility facilities without the utility’s knowledge</w:t>
      </w:r>
      <w:del w:id="2" w:author="Author">
        <w:r w:rsidRPr="00B65494" w:rsidDel="008C09F6">
          <w:rPr>
            <w:rFonts w:asciiTheme="minorHAnsi" w:hAnsiTheme="minorHAnsi" w:cstheme="minorHAnsi"/>
            <w:iCs/>
          </w:rPr>
          <w:delText>,</w:delText>
        </w:r>
      </w:del>
      <w:r w:rsidRPr="00B65494">
        <w:rPr>
          <w:rFonts w:asciiTheme="minorHAnsi" w:hAnsiTheme="minorHAnsi" w:cstheme="minorHAnsi"/>
          <w:iCs/>
        </w:rPr>
        <w:t xml:space="preserve"> </w:t>
      </w:r>
      <w:r w:rsidR="0055186A" w:rsidRPr="00B65494">
        <w:rPr>
          <w:rFonts w:asciiTheme="minorHAnsi" w:hAnsiTheme="minorHAnsi" w:cstheme="minorHAnsi"/>
          <w:iCs/>
        </w:rPr>
        <w:t xml:space="preserve">that </w:t>
      </w:r>
      <w:ins w:id="3" w:author="Author">
        <w:r w:rsidR="008C09F6">
          <w:rPr>
            <w:rFonts w:asciiTheme="minorHAnsi" w:hAnsiTheme="minorHAnsi" w:cstheme="minorHAnsi"/>
            <w:iCs/>
          </w:rPr>
          <w:t>can</w:t>
        </w:r>
      </w:ins>
      <w:del w:id="4" w:author="Author">
        <w:r w:rsidR="0055186A" w:rsidRPr="00B65494" w:rsidDel="008C09F6">
          <w:rPr>
            <w:rFonts w:asciiTheme="minorHAnsi" w:hAnsiTheme="minorHAnsi" w:cstheme="minorHAnsi"/>
            <w:iCs/>
          </w:rPr>
          <w:delText>at</w:delText>
        </w:r>
        <w:r w:rsidRPr="00B65494" w:rsidDel="008C09F6">
          <w:rPr>
            <w:rFonts w:asciiTheme="minorHAnsi" w:hAnsiTheme="minorHAnsi" w:cstheme="minorHAnsi"/>
            <w:iCs/>
          </w:rPr>
          <w:delText xml:space="preserve"> times, has</w:delText>
        </w:r>
      </w:del>
      <w:r w:rsidRPr="00B65494">
        <w:rPr>
          <w:rFonts w:asciiTheme="minorHAnsi" w:hAnsiTheme="minorHAnsi" w:cstheme="minorHAnsi"/>
          <w:iCs/>
        </w:rPr>
        <w:t xml:space="preserve"> endanger</w:t>
      </w:r>
      <w:del w:id="5" w:author="Author">
        <w:r w:rsidRPr="00B65494" w:rsidDel="008C09F6">
          <w:rPr>
            <w:rFonts w:asciiTheme="minorHAnsi" w:hAnsiTheme="minorHAnsi" w:cstheme="minorHAnsi"/>
            <w:iCs/>
          </w:rPr>
          <w:delText>ed</w:delText>
        </w:r>
      </w:del>
      <w:r w:rsidRPr="00B65494">
        <w:rPr>
          <w:rFonts w:asciiTheme="minorHAnsi" w:hAnsiTheme="minorHAnsi" w:cstheme="minorHAnsi"/>
          <w:iCs/>
        </w:rPr>
        <w:t xml:space="preserve"> the</w:t>
      </w:r>
      <w:r w:rsidR="00E031DD">
        <w:rPr>
          <w:rFonts w:asciiTheme="minorHAnsi" w:hAnsiTheme="minorHAnsi" w:cstheme="minorHAnsi"/>
          <w:iCs/>
        </w:rPr>
        <w:t xml:space="preserve"> integrity of the</w:t>
      </w:r>
      <w:r w:rsidRPr="00B65494">
        <w:rPr>
          <w:rFonts w:asciiTheme="minorHAnsi" w:hAnsiTheme="minorHAnsi" w:cstheme="minorHAnsi"/>
          <w:iCs/>
        </w:rPr>
        <w:t xml:space="preserve"> electric distribution system</w:t>
      </w:r>
      <w:r w:rsidR="00030B4F" w:rsidRPr="00B65494">
        <w:rPr>
          <w:rFonts w:asciiTheme="minorHAnsi" w:hAnsiTheme="minorHAnsi" w:cstheme="minorHAnsi"/>
          <w:iCs/>
        </w:rPr>
        <w:t xml:space="preserve"> and the </w:t>
      </w:r>
      <w:r w:rsidR="00E031DD">
        <w:rPr>
          <w:rFonts w:asciiTheme="minorHAnsi" w:hAnsiTheme="minorHAnsi" w:cstheme="minorHAnsi"/>
          <w:iCs/>
        </w:rPr>
        <w:t xml:space="preserve">electrically trained </w:t>
      </w:r>
      <w:r w:rsidR="00030B4F" w:rsidRPr="00B65494">
        <w:rPr>
          <w:rFonts w:asciiTheme="minorHAnsi" w:hAnsiTheme="minorHAnsi" w:cstheme="minorHAnsi"/>
          <w:iCs/>
        </w:rPr>
        <w:t>professionals who maintain the electric facilities</w:t>
      </w:r>
      <w:r w:rsidRPr="00B65494">
        <w:rPr>
          <w:rFonts w:asciiTheme="minorHAnsi" w:hAnsiTheme="minorHAnsi" w:cstheme="minorHAnsi"/>
          <w:iCs/>
        </w:rPr>
        <w:t xml:space="preserve">. Placing additional attachments on electric facility structures adds weight and bulk </w:t>
      </w:r>
      <w:ins w:id="6" w:author="Author">
        <w:r w:rsidR="008C09F6">
          <w:rPr>
            <w:rFonts w:asciiTheme="minorHAnsi" w:hAnsiTheme="minorHAnsi" w:cstheme="minorHAnsi"/>
            <w:iCs/>
          </w:rPr>
          <w:t>that</w:t>
        </w:r>
      </w:ins>
      <w:del w:id="7" w:author="Author">
        <w:r w:rsidRPr="00B65494" w:rsidDel="008C09F6">
          <w:rPr>
            <w:rFonts w:asciiTheme="minorHAnsi" w:hAnsiTheme="minorHAnsi" w:cstheme="minorHAnsi"/>
            <w:iCs/>
          </w:rPr>
          <w:delText>which</w:delText>
        </w:r>
      </w:del>
      <w:r w:rsidRPr="00B65494">
        <w:rPr>
          <w:rFonts w:asciiTheme="minorHAnsi" w:hAnsiTheme="minorHAnsi" w:cstheme="minorHAnsi"/>
          <w:iCs/>
        </w:rPr>
        <w:t xml:space="preserve"> can exceed original </w:t>
      </w:r>
      <w:r w:rsidR="00E031DD">
        <w:rPr>
          <w:rFonts w:asciiTheme="minorHAnsi" w:hAnsiTheme="minorHAnsi" w:cstheme="minorHAnsi"/>
          <w:iCs/>
        </w:rPr>
        <w:t xml:space="preserve">structural </w:t>
      </w:r>
      <w:r w:rsidRPr="00B65494">
        <w:rPr>
          <w:rFonts w:asciiTheme="minorHAnsi" w:hAnsiTheme="minorHAnsi" w:cstheme="minorHAnsi"/>
          <w:iCs/>
        </w:rPr>
        <w:t>design</w:t>
      </w:r>
      <w:r w:rsidR="00E031DD">
        <w:rPr>
          <w:rFonts w:asciiTheme="minorHAnsi" w:hAnsiTheme="minorHAnsi" w:cstheme="minorHAnsi"/>
          <w:iCs/>
        </w:rPr>
        <w:t xml:space="preserve"> criteria</w:t>
      </w:r>
      <w:r w:rsidRPr="00B65494">
        <w:rPr>
          <w:rFonts w:asciiTheme="minorHAnsi" w:hAnsiTheme="minorHAnsi" w:cstheme="minorHAnsi"/>
          <w:iCs/>
        </w:rPr>
        <w:t xml:space="preserve"> and can result in electric facility failure when combined with </w:t>
      </w:r>
      <w:r w:rsidR="00E031DD">
        <w:rPr>
          <w:rFonts w:asciiTheme="minorHAnsi" w:hAnsiTheme="minorHAnsi" w:cstheme="minorHAnsi"/>
          <w:iCs/>
        </w:rPr>
        <w:t xml:space="preserve">wind, </w:t>
      </w:r>
      <w:r w:rsidRPr="00B65494">
        <w:rPr>
          <w:rFonts w:asciiTheme="minorHAnsi" w:hAnsiTheme="minorHAnsi" w:cstheme="minorHAnsi"/>
          <w:iCs/>
        </w:rPr>
        <w:t xml:space="preserve">ice, snow and/or snow loadings.  </w:t>
      </w:r>
      <w:r w:rsidR="00030B4F" w:rsidRPr="00B65494">
        <w:rPr>
          <w:rFonts w:asciiTheme="minorHAnsi" w:hAnsiTheme="minorHAnsi" w:cstheme="minorHAnsi"/>
          <w:iCs/>
        </w:rPr>
        <w:lastRenderedPageBreak/>
        <w:t>It is critical for electric system integrity that each pole be evaluated for suitability for attachment by</w:t>
      </w:r>
      <w:r w:rsidR="00E031DD">
        <w:rPr>
          <w:rFonts w:asciiTheme="minorHAnsi" w:hAnsiTheme="minorHAnsi" w:cstheme="minorHAnsi"/>
          <w:iCs/>
        </w:rPr>
        <w:t xml:space="preserve"> trained electric </w:t>
      </w:r>
      <w:r w:rsidR="00030B4F" w:rsidRPr="00B65494">
        <w:rPr>
          <w:rFonts w:asciiTheme="minorHAnsi" w:hAnsiTheme="minorHAnsi" w:cstheme="minorHAnsi"/>
          <w:iCs/>
        </w:rPr>
        <w:t>utility personnel</w:t>
      </w:r>
      <w:r w:rsidR="00E031DD">
        <w:rPr>
          <w:rFonts w:asciiTheme="minorHAnsi" w:hAnsiTheme="minorHAnsi" w:cstheme="minorHAnsi"/>
          <w:iCs/>
        </w:rPr>
        <w:t xml:space="preserve"> for public safety and electric system reliability.</w:t>
      </w:r>
    </w:p>
    <w:p w14:paraId="24D4D273" w14:textId="1944EF4C" w:rsidR="00B65494" w:rsidRPr="00B65494" w:rsidRDefault="00B65494" w:rsidP="00DA2649">
      <w:pPr>
        <w:pStyle w:val="Default"/>
        <w:spacing w:line="276" w:lineRule="auto"/>
        <w:rPr>
          <w:rFonts w:asciiTheme="minorHAnsi" w:hAnsiTheme="minorHAnsi" w:cstheme="minorHAnsi"/>
          <w:b/>
          <w:iCs/>
        </w:rPr>
      </w:pPr>
    </w:p>
    <w:p w14:paraId="32D966D5" w14:textId="7777777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b/>
          <w:iCs/>
          <w:sz w:val="23"/>
          <w:szCs w:val="23"/>
        </w:rPr>
      </w:pPr>
      <w:r w:rsidRPr="00B65494">
        <w:rPr>
          <w:rFonts w:asciiTheme="minorHAnsi" w:hAnsiTheme="minorHAnsi" w:cstheme="minorHAnsi"/>
          <w:b/>
          <w:iCs/>
          <w:sz w:val="23"/>
          <w:szCs w:val="23"/>
        </w:rPr>
        <w:t xml:space="preserve">NWPPA’s Position </w:t>
      </w:r>
    </w:p>
    <w:p w14:paraId="594AD28B" w14:textId="77777777" w:rsidR="008958E0" w:rsidRPr="00B65494" w:rsidRDefault="008958E0" w:rsidP="00DA2649">
      <w:pPr>
        <w:pStyle w:val="Default"/>
        <w:spacing w:line="276" w:lineRule="auto"/>
        <w:rPr>
          <w:rFonts w:asciiTheme="minorHAnsi" w:hAnsiTheme="minorHAnsi" w:cstheme="minorHAnsi"/>
          <w:iCs/>
          <w:sz w:val="23"/>
          <w:szCs w:val="23"/>
        </w:rPr>
      </w:pPr>
    </w:p>
    <w:p w14:paraId="267BFE2E" w14:textId="4F4520E3" w:rsidR="008958E0" w:rsidRPr="00B65494" w:rsidRDefault="008958E0" w:rsidP="00DA2649">
      <w:pPr>
        <w:pStyle w:val="Defaul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iCs/>
          <w:sz w:val="23"/>
          <w:szCs w:val="23"/>
        </w:rPr>
      </w:pPr>
      <w:r w:rsidRPr="00B65494">
        <w:rPr>
          <w:rFonts w:asciiTheme="minorHAnsi" w:hAnsiTheme="minorHAnsi" w:cstheme="minorHAnsi"/>
          <w:iCs/>
          <w:sz w:val="23"/>
          <w:szCs w:val="23"/>
        </w:rPr>
        <w:t xml:space="preserve">NWPPA supports public power utilities’ authority to manage all matters, including electric utility </w:t>
      </w:r>
      <w:r w:rsidR="00E031DD" w:rsidRPr="00B65494">
        <w:rPr>
          <w:rFonts w:asciiTheme="minorHAnsi" w:hAnsiTheme="minorHAnsi" w:cstheme="minorHAnsi"/>
          <w:iCs/>
          <w:sz w:val="23"/>
          <w:szCs w:val="23"/>
        </w:rPr>
        <w:t>rights-of-way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and </w:t>
      </w:r>
      <w:r w:rsidR="00E031DD">
        <w:rPr>
          <w:rFonts w:asciiTheme="minorHAnsi" w:hAnsiTheme="minorHAnsi" w:cstheme="minorHAnsi"/>
          <w:iCs/>
          <w:sz w:val="23"/>
          <w:szCs w:val="23"/>
        </w:rPr>
        <w:t>fees</w:t>
      </w:r>
      <w:r w:rsidRPr="00B65494">
        <w:rPr>
          <w:rFonts w:asciiTheme="minorHAnsi" w:hAnsiTheme="minorHAnsi" w:cstheme="minorHAnsi"/>
          <w:iCs/>
          <w:sz w:val="23"/>
          <w:szCs w:val="23"/>
        </w:rPr>
        <w:t>, relat</w:t>
      </w:r>
      <w:r w:rsidR="00E031DD">
        <w:rPr>
          <w:rFonts w:asciiTheme="minorHAnsi" w:hAnsiTheme="minorHAnsi" w:cstheme="minorHAnsi"/>
          <w:iCs/>
          <w:sz w:val="23"/>
          <w:szCs w:val="23"/>
        </w:rPr>
        <w:t>ed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to attachments to poles and all other electric power system equipment and facilities owned, leased and/or operated by the public power utilities.</w:t>
      </w:r>
    </w:p>
    <w:p w14:paraId="7DD302D3" w14:textId="050BA2BD" w:rsidR="008958E0" w:rsidRPr="00B65494" w:rsidRDefault="008958E0" w:rsidP="00DA2649">
      <w:pPr>
        <w:pStyle w:val="Defaul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3"/>
          <w:szCs w:val="23"/>
        </w:rPr>
      </w:pPr>
      <w:r w:rsidRPr="00B65494">
        <w:rPr>
          <w:rFonts w:asciiTheme="minorHAnsi" w:hAnsiTheme="minorHAnsi" w:cstheme="minorHAnsi"/>
          <w:iCs/>
          <w:sz w:val="23"/>
          <w:szCs w:val="23"/>
        </w:rPr>
        <w:t>NWPPA opposes any legislation or regulation that would preempt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 local utility,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</w:t>
      </w:r>
      <w:r w:rsidR="00EF7B08" w:rsidRPr="00B65494">
        <w:rPr>
          <w:rFonts w:asciiTheme="minorHAnsi" w:hAnsiTheme="minorHAnsi" w:cstheme="minorHAnsi"/>
          <w:iCs/>
          <w:sz w:val="23"/>
          <w:szCs w:val="23"/>
        </w:rPr>
        <w:t>state,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 or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local authority on this issue.  </w:t>
      </w:r>
    </w:p>
    <w:p w14:paraId="17400CA0" w14:textId="366949F6" w:rsidR="00AB3915" w:rsidRPr="00EF7B08" w:rsidRDefault="008958E0" w:rsidP="00DA2649">
      <w:pPr>
        <w:pStyle w:val="Defaul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3"/>
          <w:szCs w:val="23"/>
        </w:rPr>
      </w:pPr>
      <w:r w:rsidRPr="00B65494">
        <w:rPr>
          <w:rFonts w:asciiTheme="minorHAnsi" w:hAnsiTheme="minorHAnsi" w:cstheme="minorHAnsi"/>
          <w:iCs/>
          <w:sz w:val="23"/>
          <w:szCs w:val="23"/>
        </w:rPr>
        <w:t xml:space="preserve">NWPPA </w:t>
      </w:r>
      <w:r w:rsidR="00F52079">
        <w:rPr>
          <w:rFonts w:asciiTheme="minorHAnsi" w:hAnsiTheme="minorHAnsi" w:cstheme="minorHAnsi"/>
          <w:iCs/>
          <w:sz w:val="23"/>
          <w:szCs w:val="23"/>
        </w:rPr>
        <w:t xml:space="preserve">strongly </w:t>
      </w:r>
      <w:r w:rsidR="00D93644">
        <w:rPr>
          <w:rFonts w:asciiTheme="minorHAnsi" w:hAnsiTheme="minorHAnsi" w:cstheme="minorHAnsi"/>
          <w:iCs/>
          <w:sz w:val="23"/>
          <w:szCs w:val="23"/>
        </w:rPr>
        <w:t>supports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legislation or regulation that would </w:t>
      </w:r>
      <w:r w:rsidR="00D93644">
        <w:rPr>
          <w:rFonts w:asciiTheme="minorHAnsi" w:hAnsiTheme="minorHAnsi" w:cstheme="minorHAnsi"/>
          <w:iCs/>
          <w:sz w:val="23"/>
          <w:szCs w:val="23"/>
        </w:rPr>
        <w:t>reverse the FCC’s incursion</w:t>
      </w:r>
      <w:ins w:id="8" w:author="Author">
        <w:r w:rsidR="008C09F6">
          <w:rPr>
            <w:rFonts w:asciiTheme="minorHAnsi" w:hAnsiTheme="minorHAnsi" w:cstheme="minorHAnsi"/>
            <w:iCs/>
            <w:sz w:val="23"/>
            <w:szCs w:val="23"/>
          </w:rPr>
          <w:t>s</w:t>
        </w:r>
      </w:ins>
      <w:r w:rsidR="00D93644">
        <w:rPr>
          <w:rFonts w:asciiTheme="minorHAnsi" w:hAnsiTheme="minorHAnsi" w:cstheme="minorHAnsi"/>
          <w:iCs/>
          <w:sz w:val="23"/>
          <w:szCs w:val="23"/>
        </w:rPr>
        <w:t xml:space="preserve"> into local control of utility infrastructure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, </w:t>
      </w:r>
      <w:del w:id="9" w:author="Author">
        <w:r w:rsidR="00D93644" w:rsidDel="008C09F6">
          <w:rPr>
            <w:rFonts w:asciiTheme="minorHAnsi" w:hAnsiTheme="minorHAnsi" w:cstheme="minorHAnsi"/>
            <w:iCs/>
            <w:sz w:val="23"/>
            <w:szCs w:val="23"/>
          </w:rPr>
          <w:delText xml:space="preserve">which </w:delText>
        </w:r>
      </w:del>
      <w:r w:rsidR="00D93644">
        <w:rPr>
          <w:rFonts w:asciiTheme="minorHAnsi" w:hAnsiTheme="minorHAnsi" w:cstheme="minorHAnsi"/>
          <w:iCs/>
          <w:sz w:val="23"/>
          <w:szCs w:val="23"/>
        </w:rPr>
        <w:t>includ</w:t>
      </w:r>
      <w:ins w:id="10" w:author="Author">
        <w:r w:rsidR="008C09F6">
          <w:rPr>
            <w:rFonts w:asciiTheme="minorHAnsi" w:hAnsiTheme="minorHAnsi" w:cstheme="minorHAnsi"/>
            <w:iCs/>
            <w:sz w:val="23"/>
            <w:szCs w:val="23"/>
          </w:rPr>
          <w:t>ing</w:t>
        </w:r>
      </w:ins>
      <w:del w:id="11" w:author="Author">
        <w:r w:rsidR="00D93644" w:rsidDel="008C09F6">
          <w:rPr>
            <w:rFonts w:asciiTheme="minorHAnsi" w:hAnsiTheme="minorHAnsi" w:cstheme="minorHAnsi"/>
            <w:iCs/>
            <w:sz w:val="23"/>
            <w:szCs w:val="23"/>
          </w:rPr>
          <w:delText>es</w:delText>
        </w:r>
      </w:del>
      <w:r w:rsidRPr="00B65494">
        <w:rPr>
          <w:rFonts w:asciiTheme="minorHAnsi" w:hAnsiTheme="minorHAnsi" w:cstheme="minorHAnsi"/>
          <w:iCs/>
          <w:sz w:val="23"/>
          <w:szCs w:val="23"/>
        </w:rPr>
        <w:t xml:space="preserve"> </w:t>
      </w:r>
      <w:ins w:id="12" w:author="Author">
        <w:r w:rsidR="008C09F6">
          <w:rPr>
            <w:rFonts w:asciiTheme="minorHAnsi" w:hAnsiTheme="minorHAnsi" w:cstheme="minorHAnsi"/>
            <w:iCs/>
            <w:sz w:val="23"/>
            <w:szCs w:val="23"/>
          </w:rPr>
          <w:t xml:space="preserve">their </w:t>
        </w:r>
      </w:ins>
      <w:r w:rsidRPr="00B65494">
        <w:rPr>
          <w:rFonts w:asciiTheme="minorHAnsi" w:hAnsiTheme="minorHAnsi" w:cstheme="minorHAnsi"/>
          <w:iCs/>
          <w:sz w:val="23"/>
          <w:szCs w:val="23"/>
        </w:rPr>
        <w:t>imposi</w:t>
      </w:r>
      <w:ins w:id="13" w:author="Author">
        <w:r w:rsidR="008C09F6">
          <w:rPr>
            <w:rFonts w:asciiTheme="minorHAnsi" w:hAnsiTheme="minorHAnsi" w:cstheme="minorHAnsi"/>
            <w:iCs/>
            <w:sz w:val="23"/>
            <w:szCs w:val="23"/>
          </w:rPr>
          <w:t xml:space="preserve">tion of </w:t>
        </w:r>
      </w:ins>
      <w:del w:id="14" w:author="Author">
        <w:r w:rsidRPr="00B65494" w:rsidDel="008C09F6">
          <w:rPr>
            <w:rFonts w:asciiTheme="minorHAnsi" w:hAnsiTheme="minorHAnsi" w:cstheme="minorHAnsi"/>
            <w:iCs/>
            <w:sz w:val="23"/>
            <w:szCs w:val="23"/>
          </w:rPr>
          <w:delText xml:space="preserve">ng </w:delText>
        </w:r>
      </w:del>
      <w:r w:rsidRPr="00B65494">
        <w:rPr>
          <w:rFonts w:asciiTheme="minorHAnsi" w:hAnsiTheme="minorHAnsi" w:cstheme="minorHAnsi"/>
          <w:iCs/>
          <w:sz w:val="23"/>
          <w:szCs w:val="23"/>
        </w:rPr>
        <w:t xml:space="preserve">deadlines to complete various steps in the pole attachment review process (often called “shot clocks”) and </w:t>
      </w:r>
      <w:ins w:id="15" w:author="Author">
        <w:r w:rsidR="008C09F6">
          <w:rPr>
            <w:rFonts w:asciiTheme="minorHAnsi" w:hAnsiTheme="minorHAnsi" w:cstheme="minorHAnsi"/>
            <w:iCs/>
            <w:sz w:val="23"/>
            <w:szCs w:val="23"/>
          </w:rPr>
          <w:t xml:space="preserve">their push for </w:t>
        </w:r>
      </w:ins>
      <w:del w:id="16" w:author="Author">
        <w:r w:rsidRPr="00B65494" w:rsidDel="008C09F6">
          <w:rPr>
            <w:rFonts w:asciiTheme="minorHAnsi" w:hAnsiTheme="minorHAnsi" w:cstheme="minorHAnsi"/>
            <w:iCs/>
            <w:sz w:val="23"/>
            <w:szCs w:val="23"/>
          </w:rPr>
          <w:delText xml:space="preserve">to </w:delText>
        </w:r>
      </w:del>
      <w:r w:rsidRPr="00B65494">
        <w:rPr>
          <w:rFonts w:asciiTheme="minorHAnsi" w:hAnsiTheme="minorHAnsi" w:cstheme="minorHAnsi"/>
          <w:iCs/>
          <w:sz w:val="23"/>
          <w:szCs w:val="23"/>
        </w:rPr>
        <w:t>automatic</w:t>
      </w:r>
      <w:del w:id="17" w:author="Author">
        <w:r w:rsidRPr="00B65494" w:rsidDel="008C09F6">
          <w:rPr>
            <w:rFonts w:asciiTheme="minorHAnsi" w:hAnsiTheme="minorHAnsi" w:cstheme="minorHAnsi"/>
            <w:iCs/>
            <w:sz w:val="23"/>
            <w:szCs w:val="23"/>
          </w:rPr>
          <w:delText>ally</w:delText>
        </w:r>
      </w:del>
      <w:r w:rsidRPr="00B65494">
        <w:rPr>
          <w:rFonts w:asciiTheme="minorHAnsi" w:hAnsiTheme="minorHAnsi" w:cstheme="minorHAnsi"/>
          <w:iCs/>
          <w:sz w:val="23"/>
          <w:szCs w:val="23"/>
        </w:rPr>
        <w:t xml:space="preserve"> </w:t>
      </w:r>
      <w:del w:id="18" w:author="Author">
        <w:r w:rsidRPr="00B65494" w:rsidDel="008C09F6">
          <w:rPr>
            <w:rFonts w:asciiTheme="minorHAnsi" w:hAnsiTheme="minorHAnsi" w:cstheme="minorHAnsi"/>
            <w:iCs/>
            <w:sz w:val="23"/>
            <w:szCs w:val="23"/>
          </w:rPr>
          <w:delText>approve</w:delText>
        </w:r>
      </w:del>
      <w:ins w:id="19" w:author="Author">
        <w:r w:rsidR="008C09F6">
          <w:rPr>
            <w:rFonts w:asciiTheme="minorHAnsi" w:hAnsiTheme="minorHAnsi" w:cstheme="minorHAnsi"/>
            <w:iCs/>
            <w:sz w:val="23"/>
            <w:szCs w:val="23"/>
          </w:rPr>
          <w:t>approval of</w:t>
        </w:r>
      </w:ins>
      <w:r w:rsidRPr="00B65494">
        <w:rPr>
          <w:rFonts w:asciiTheme="minorHAnsi" w:hAnsiTheme="minorHAnsi" w:cstheme="minorHAnsi"/>
          <w:iCs/>
          <w:sz w:val="23"/>
          <w:szCs w:val="23"/>
        </w:rPr>
        <w:t xml:space="preserve"> a carrier’s application if the utility fails to meet a deadline (often called “deemed approved”).  These requirements undermine a thorough review, putting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 electric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 utility 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personnel, 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the public </w:t>
      </w:r>
      <w:r w:rsidR="00D93644">
        <w:rPr>
          <w:rFonts w:asciiTheme="minorHAnsi" w:hAnsiTheme="minorHAnsi" w:cstheme="minorHAnsi"/>
          <w:iCs/>
          <w:sz w:val="23"/>
          <w:szCs w:val="23"/>
        </w:rPr>
        <w:t xml:space="preserve">and 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the electric infrastructure </w:t>
      </w:r>
      <w:r w:rsidRPr="00B65494">
        <w:rPr>
          <w:rFonts w:asciiTheme="minorHAnsi" w:hAnsiTheme="minorHAnsi" w:cstheme="minorHAnsi"/>
          <w:iCs/>
          <w:sz w:val="23"/>
          <w:szCs w:val="23"/>
        </w:rPr>
        <w:t>at risk</w:t>
      </w:r>
      <w:r w:rsidR="00E031DD">
        <w:rPr>
          <w:rFonts w:asciiTheme="minorHAnsi" w:hAnsiTheme="minorHAnsi" w:cstheme="minorHAnsi"/>
          <w:iCs/>
          <w:sz w:val="23"/>
          <w:szCs w:val="23"/>
        </w:rPr>
        <w:t xml:space="preserve"> for safety or reliability</w:t>
      </w:r>
      <w:r w:rsidRPr="00B65494">
        <w:rPr>
          <w:rFonts w:asciiTheme="minorHAnsi" w:hAnsiTheme="minorHAnsi" w:cstheme="minorHAnsi"/>
          <w:iCs/>
          <w:sz w:val="23"/>
          <w:szCs w:val="23"/>
        </w:rPr>
        <w:t xml:space="preserve">.  </w:t>
      </w:r>
    </w:p>
    <w:p w14:paraId="758DA7B6" w14:textId="364DCE68" w:rsidR="00EF7B08" w:rsidRDefault="00EF7B08" w:rsidP="00EF7B08">
      <w:pPr>
        <w:pStyle w:val="Default"/>
        <w:spacing w:line="276" w:lineRule="auto"/>
        <w:ind w:left="360"/>
        <w:rPr>
          <w:rFonts w:asciiTheme="minorHAnsi" w:hAnsiTheme="minorHAnsi" w:cstheme="minorHAnsi"/>
          <w:iCs/>
          <w:sz w:val="23"/>
          <w:szCs w:val="23"/>
        </w:rPr>
      </w:pPr>
    </w:p>
    <w:p w14:paraId="61F42DA4" w14:textId="0A81E47F" w:rsidR="00EF7B08" w:rsidRPr="0084340D" w:rsidRDefault="00E80645" w:rsidP="00EF7B08">
      <w:pPr>
        <w:pStyle w:val="Default"/>
        <w:spacing w:line="276" w:lineRule="auto"/>
        <w:ind w:left="360"/>
        <w:rPr>
          <w:rFonts w:asciiTheme="minorHAnsi" w:hAnsiTheme="minorHAnsi" w:cstheme="minorHAnsi"/>
          <w:sz w:val="23"/>
          <w:szCs w:val="23"/>
        </w:rPr>
      </w:pPr>
      <w:ins w:id="20" w:author="Author">
        <w:r>
          <w:rPr>
            <w:rFonts w:asciiTheme="minorHAnsi" w:hAnsiTheme="minorHAnsi" w:cstheme="minorHAnsi"/>
            <w:iCs/>
            <w:sz w:val="23"/>
            <w:szCs w:val="23"/>
          </w:rPr>
          <w:t>Origination Date: 2018, Revised 2021 and 2023.</w:t>
        </w:r>
      </w:ins>
      <w:del w:id="21" w:author="Author">
        <w:r w:rsidR="00EF7B08" w:rsidDel="00E80645">
          <w:rPr>
            <w:rFonts w:asciiTheme="minorHAnsi" w:hAnsiTheme="minorHAnsi" w:cstheme="minorHAnsi"/>
            <w:iCs/>
            <w:sz w:val="23"/>
            <w:szCs w:val="23"/>
          </w:rPr>
          <w:delText>Modified:</w:delText>
        </w:r>
        <w:r w:rsidR="00EF7B08" w:rsidDel="008C09F6">
          <w:rPr>
            <w:rFonts w:asciiTheme="minorHAnsi" w:hAnsiTheme="minorHAnsi" w:cstheme="minorHAnsi"/>
            <w:iCs/>
            <w:sz w:val="23"/>
            <w:szCs w:val="23"/>
          </w:rPr>
          <w:delText xml:space="preserve"> 2021</w:delText>
        </w:r>
      </w:del>
    </w:p>
    <w:sectPr w:rsidR="00EF7B08" w:rsidRPr="0084340D" w:rsidSect="00F75C4D">
      <w:headerReference w:type="even" r:id="rId9"/>
      <w:footerReference w:type="default" r:id="rId10"/>
      <w:pgSz w:w="12240" w:h="15840" w:code="1"/>
      <w:pgMar w:top="1440" w:right="1440" w:bottom="1267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59794" w14:textId="77777777" w:rsidR="00D60CC0" w:rsidRDefault="00D60CC0" w:rsidP="00AB3915">
      <w:r>
        <w:separator/>
      </w:r>
    </w:p>
  </w:endnote>
  <w:endnote w:type="continuationSeparator" w:id="0">
    <w:p w14:paraId="5615930C" w14:textId="77777777" w:rsidR="00D60CC0" w:rsidRDefault="00D60CC0" w:rsidP="00AB3915">
      <w:r>
        <w:continuationSeparator/>
      </w:r>
    </w:p>
  </w:endnote>
  <w:endnote w:type="continuationNotice" w:id="1">
    <w:p w14:paraId="4D0C5480" w14:textId="77777777" w:rsidR="00D60CC0" w:rsidRDefault="00D60C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3731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92FB0E" w14:textId="6B96E5E8" w:rsidR="00F52079" w:rsidRDefault="00F520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71F97C" w14:textId="77777777" w:rsidR="00F75C4D" w:rsidRDefault="00F75C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7C9AD" w14:textId="77777777" w:rsidR="00D60CC0" w:rsidRDefault="00D60CC0" w:rsidP="00AB3915">
      <w:r>
        <w:separator/>
      </w:r>
    </w:p>
  </w:footnote>
  <w:footnote w:type="continuationSeparator" w:id="0">
    <w:p w14:paraId="5EB8C528" w14:textId="77777777" w:rsidR="00D60CC0" w:rsidRDefault="00D60CC0" w:rsidP="00AB3915">
      <w:r>
        <w:continuationSeparator/>
      </w:r>
    </w:p>
  </w:footnote>
  <w:footnote w:type="continuationNotice" w:id="1">
    <w:p w14:paraId="7FEBFA2A" w14:textId="77777777" w:rsidR="00D60CC0" w:rsidRDefault="00D60C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880A" w14:textId="72308759" w:rsidR="00097EC7" w:rsidRDefault="00097EC7" w:rsidP="00AB3915">
    <w:pPr>
      <w:pStyle w:val="Header"/>
      <w:jc w:val="center"/>
    </w:pPr>
    <w:r>
      <w:t xml:space="preserve">Page 2- </w:t>
    </w:r>
    <w:r w:rsidR="00151E19">
      <w:t>Pole Attachments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1BA07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BF3A9E"/>
    <w:multiLevelType w:val="hybridMultilevel"/>
    <w:tmpl w:val="1BC6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850BD"/>
    <w:multiLevelType w:val="hybridMultilevel"/>
    <w:tmpl w:val="5B0EA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23C3F"/>
    <w:multiLevelType w:val="hybridMultilevel"/>
    <w:tmpl w:val="14CAC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8D2853"/>
    <w:multiLevelType w:val="hybridMultilevel"/>
    <w:tmpl w:val="79648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3637">
    <w:abstractNumId w:val="11"/>
  </w:num>
  <w:num w:numId="2" w16cid:durableId="1286306035">
    <w:abstractNumId w:val="1"/>
  </w:num>
  <w:num w:numId="3" w16cid:durableId="942224191">
    <w:abstractNumId w:val="10"/>
  </w:num>
  <w:num w:numId="4" w16cid:durableId="62341051">
    <w:abstractNumId w:val="12"/>
  </w:num>
  <w:num w:numId="5" w16cid:durableId="1934050188">
    <w:abstractNumId w:val="3"/>
  </w:num>
  <w:num w:numId="6" w16cid:durableId="1668511773">
    <w:abstractNumId w:val="9"/>
  </w:num>
  <w:num w:numId="7" w16cid:durableId="1350715553">
    <w:abstractNumId w:val="2"/>
  </w:num>
  <w:num w:numId="8" w16cid:durableId="992871401">
    <w:abstractNumId w:val="15"/>
  </w:num>
  <w:num w:numId="9" w16cid:durableId="949163206">
    <w:abstractNumId w:val="5"/>
  </w:num>
  <w:num w:numId="10" w16cid:durableId="85623513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5156352">
    <w:abstractNumId w:val="6"/>
  </w:num>
  <w:num w:numId="12" w16cid:durableId="169101764">
    <w:abstractNumId w:val="13"/>
  </w:num>
  <w:num w:numId="13" w16cid:durableId="1626353203">
    <w:abstractNumId w:val="4"/>
  </w:num>
  <w:num w:numId="14" w16cid:durableId="1407343408">
    <w:abstractNumId w:val="16"/>
  </w:num>
  <w:num w:numId="15" w16cid:durableId="1725526462">
    <w:abstractNumId w:val="8"/>
  </w:num>
  <w:num w:numId="16" w16cid:durableId="1120345773">
    <w:abstractNumId w:val="7"/>
  </w:num>
  <w:num w:numId="17" w16cid:durableId="761101908">
    <w:abstractNumId w:val="0"/>
  </w:num>
  <w:num w:numId="18" w16cid:durableId="5697324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4186"/>
    <w:rsid w:val="000154B9"/>
    <w:rsid w:val="00030B4F"/>
    <w:rsid w:val="00045203"/>
    <w:rsid w:val="00064EEB"/>
    <w:rsid w:val="000737F4"/>
    <w:rsid w:val="00092809"/>
    <w:rsid w:val="00097EC7"/>
    <w:rsid w:val="000B4D66"/>
    <w:rsid w:val="000B6696"/>
    <w:rsid w:val="000C024C"/>
    <w:rsid w:val="000F2C73"/>
    <w:rsid w:val="000F33C3"/>
    <w:rsid w:val="0011355E"/>
    <w:rsid w:val="00121BCB"/>
    <w:rsid w:val="00151629"/>
    <w:rsid w:val="0015180A"/>
    <w:rsid w:val="00151E19"/>
    <w:rsid w:val="0015464B"/>
    <w:rsid w:val="00162974"/>
    <w:rsid w:val="00170B7A"/>
    <w:rsid w:val="00177873"/>
    <w:rsid w:val="00180E9E"/>
    <w:rsid w:val="00194346"/>
    <w:rsid w:val="001B42C2"/>
    <w:rsid w:val="001B5CAA"/>
    <w:rsid w:val="001C599C"/>
    <w:rsid w:val="001D0438"/>
    <w:rsid w:val="001D457C"/>
    <w:rsid w:val="001D4828"/>
    <w:rsid w:val="001E1467"/>
    <w:rsid w:val="0020084D"/>
    <w:rsid w:val="00215A85"/>
    <w:rsid w:val="0021686A"/>
    <w:rsid w:val="00246ED9"/>
    <w:rsid w:val="00254AE8"/>
    <w:rsid w:val="0026111A"/>
    <w:rsid w:val="0026427A"/>
    <w:rsid w:val="002A1283"/>
    <w:rsid w:val="002C3EBA"/>
    <w:rsid w:val="002D639B"/>
    <w:rsid w:val="002F345D"/>
    <w:rsid w:val="002F5E53"/>
    <w:rsid w:val="00304F94"/>
    <w:rsid w:val="0032015E"/>
    <w:rsid w:val="00335EBF"/>
    <w:rsid w:val="0034363F"/>
    <w:rsid w:val="0034554C"/>
    <w:rsid w:val="00350AD3"/>
    <w:rsid w:val="00363114"/>
    <w:rsid w:val="003774AF"/>
    <w:rsid w:val="00382C88"/>
    <w:rsid w:val="003945D6"/>
    <w:rsid w:val="003B430A"/>
    <w:rsid w:val="003D14A4"/>
    <w:rsid w:val="003D2DB2"/>
    <w:rsid w:val="003D7E07"/>
    <w:rsid w:val="003E6D90"/>
    <w:rsid w:val="00424455"/>
    <w:rsid w:val="00431C7E"/>
    <w:rsid w:val="00432CA0"/>
    <w:rsid w:val="00447FF3"/>
    <w:rsid w:val="0045385C"/>
    <w:rsid w:val="004628A3"/>
    <w:rsid w:val="00465520"/>
    <w:rsid w:val="004819AA"/>
    <w:rsid w:val="004846D5"/>
    <w:rsid w:val="00486EFF"/>
    <w:rsid w:val="004A470C"/>
    <w:rsid w:val="004C29B5"/>
    <w:rsid w:val="004E01A3"/>
    <w:rsid w:val="004E585A"/>
    <w:rsid w:val="005047DB"/>
    <w:rsid w:val="00506ED7"/>
    <w:rsid w:val="00514494"/>
    <w:rsid w:val="00520647"/>
    <w:rsid w:val="005252D2"/>
    <w:rsid w:val="005365B1"/>
    <w:rsid w:val="00537693"/>
    <w:rsid w:val="005379C1"/>
    <w:rsid w:val="005438E3"/>
    <w:rsid w:val="00544DB8"/>
    <w:rsid w:val="00546900"/>
    <w:rsid w:val="00550E31"/>
    <w:rsid w:val="00551179"/>
    <w:rsid w:val="0055186A"/>
    <w:rsid w:val="00593046"/>
    <w:rsid w:val="005A339E"/>
    <w:rsid w:val="005B3F6E"/>
    <w:rsid w:val="005B519F"/>
    <w:rsid w:val="005B7639"/>
    <w:rsid w:val="005C5580"/>
    <w:rsid w:val="005D4021"/>
    <w:rsid w:val="005F145D"/>
    <w:rsid w:val="0060178B"/>
    <w:rsid w:val="0060532D"/>
    <w:rsid w:val="00615D41"/>
    <w:rsid w:val="006375CA"/>
    <w:rsid w:val="006378B6"/>
    <w:rsid w:val="0065043D"/>
    <w:rsid w:val="00651643"/>
    <w:rsid w:val="00652E98"/>
    <w:rsid w:val="006812F9"/>
    <w:rsid w:val="006A5B48"/>
    <w:rsid w:val="006C212D"/>
    <w:rsid w:val="006E3B75"/>
    <w:rsid w:val="007039E9"/>
    <w:rsid w:val="007054AF"/>
    <w:rsid w:val="00733D0D"/>
    <w:rsid w:val="00775967"/>
    <w:rsid w:val="00783AFA"/>
    <w:rsid w:val="007848FA"/>
    <w:rsid w:val="00786280"/>
    <w:rsid w:val="00787C20"/>
    <w:rsid w:val="00790399"/>
    <w:rsid w:val="007B60DB"/>
    <w:rsid w:val="007C01A6"/>
    <w:rsid w:val="007C7BB5"/>
    <w:rsid w:val="007E236F"/>
    <w:rsid w:val="007E3108"/>
    <w:rsid w:val="007E444D"/>
    <w:rsid w:val="007F4CE7"/>
    <w:rsid w:val="00803766"/>
    <w:rsid w:val="008132CF"/>
    <w:rsid w:val="008205E1"/>
    <w:rsid w:val="008211B2"/>
    <w:rsid w:val="0084340D"/>
    <w:rsid w:val="00846D9F"/>
    <w:rsid w:val="00851051"/>
    <w:rsid w:val="008553F1"/>
    <w:rsid w:val="008570E9"/>
    <w:rsid w:val="00880956"/>
    <w:rsid w:val="00882CB0"/>
    <w:rsid w:val="008847D2"/>
    <w:rsid w:val="008958E0"/>
    <w:rsid w:val="008A6E72"/>
    <w:rsid w:val="008B04BB"/>
    <w:rsid w:val="008C09F6"/>
    <w:rsid w:val="00916C95"/>
    <w:rsid w:val="0092645C"/>
    <w:rsid w:val="009534EC"/>
    <w:rsid w:val="009579AF"/>
    <w:rsid w:val="009668F5"/>
    <w:rsid w:val="00971BAD"/>
    <w:rsid w:val="00972468"/>
    <w:rsid w:val="00977072"/>
    <w:rsid w:val="009970B4"/>
    <w:rsid w:val="009A2531"/>
    <w:rsid w:val="009A4DBF"/>
    <w:rsid w:val="009B05FD"/>
    <w:rsid w:val="009B7E0F"/>
    <w:rsid w:val="009C16D1"/>
    <w:rsid w:val="009C1A1D"/>
    <w:rsid w:val="009E1D13"/>
    <w:rsid w:val="009E5B5C"/>
    <w:rsid w:val="009F68EA"/>
    <w:rsid w:val="009F708E"/>
    <w:rsid w:val="00A110C4"/>
    <w:rsid w:val="00A12DCF"/>
    <w:rsid w:val="00A23235"/>
    <w:rsid w:val="00A37AC3"/>
    <w:rsid w:val="00A402A5"/>
    <w:rsid w:val="00A7595B"/>
    <w:rsid w:val="00A76D9E"/>
    <w:rsid w:val="00AB3915"/>
    <w:rsid w:val="00AC3A9E"/>
    <w:rsid w:val="00AC7B20"/>
    <w:rsid w:val="00AF184F"/>
    <w:rsid w:val="00B41546"/>
    <w:rsid w:val="00B45A89"/>
    <w:rsid w:val="00B4746A"/>
    <w:rsid w:val="00B5620E"/>
    <w:rsid w:val="00B65494"/>
    <w:rsid w:val="00B77F5C"/>
    <w:rsid w:val="00B80B12"/>
    <w:rsid w:val="00B951D6"/>
    <w:rsid w:val="00BA0099"/>
    <w:rsid w:val="00BB6084"/>
    <w:rsid w:val="00BC4253"/>
    <w:rsid w:val="00BE644E"/>
    <w:rsid w:val="00BE67A1"/>
    <w:rsid w:val="00C172B8"/>
    <w:rsid w:val="00C26993"/>
    <w:rsid w:val="00C31B53"/>
    <w:rsid w:val="00C57743"/>
    <w:rsid w:val="00C9325A"/>
    <w:rsid w:val="00C93AEC"/>
    <w:rsid w:val="00CA15E7"/>
    <w:rsid w:val="00CC5EDC"/>
    <w:rsid w:val="00CE46DC"/>
    <w:rsid w:val="00CF426E"/>
    <w:rsid w:val="00D018A4"/>
    <w:rsid w:val="00D23DAB"/>
    <w:rsid w:val="00D35A9E"/>
    <w:rsid w:val="00D47B13"/>
    <w:rsid w:val="00D55724"/>
    <w:rsid w:val="00D60CC0"/>
    <w:rsid w:val="00D722F8"/>
    <w:rsid w:val="00D83644"/>
    <w:rsid w:val="00D85C00"/>
    <w:rsid w:val="00D93644"/>
    <w:rsid w:val="00DA2649"/>
    <w:rsid w:val="00DB304C"/>
    <w:rsid w:val="00DD248C"/>
    <w:rsid w:val="00DF140D"/>
    <w:rsid w:val="00DF6ADF"/>
    <w:rsid w:val="00E031DD"/>
    <w:rsid w:val="00E03FFA"/>
    <w:rsid w:val="00E06472"/>
    <w:rsid w:val="00E2211D"/>
    <w:rsid w:val="00E22F31"/>
    <w:rsid w:val="00E2397A"/>
    <w:rsid w:val="00E44F21"/>
    <w:rsid w:val="00E55284"/>
    <w:rsid w:val="00E7399D"/>
    <w:rsid w:val="00E80645"/>
    <w:rsid w:val="00E86286"/>
    <w:rsid w:val="00E909A7"/>
    <w:rsid w:val="00E964C3"/>
    <w:rsid w:val="00ED6BB5"/>
    <w:rsid w:val="00EF7B08"/>
    <w:rsid w:val="00F10A54"/>
    <w:rsid w:val="00F10D26"/>
    <w:rsid w:val="00F15FCB"/>
    <w:rsid w:val="00F44D29"/>
    <w:rsid w:val="00F46EDF"/>
    <w:rsid w:val="00F52079"/>
    <w:rsid w:val="00F56B31"/>
    <w:rsid w:val="00F616CE"/>
    <w:rsid w:val="00F75C4D"/>
    <w:rsid w:val="00F81401"/>
    <w:rsid w:val="00F81D25"/>
    <w:rsid w:val="00F94780"/>
    <w:rsid w:val="00FA1945"/>
    <w:rsid w:val="00FA6036"/>
    <w:rsid w:val="00FB5676"/>
    <w:rsid w:val="00FC2FBC"/>
    <w:rsid w:val="00FC3A9B"/>
    <w:rsid w:val="00FD061D"/>
    <w:rsid w:val="00FD23D4"/>
    <w:rsid w:val="00FD3D51"/>
    <w:rsid w:val="00FD46DF"/>
    <w:rsid w:val="00FE0745"/>
    <w:rsid w:val="00FE5954"/>
    <w:rsid w:val="00FE7C3D"/>
    <w:rsid w:val="00FF1042"/>
    <w:rsid w:val="00FF1B58"/>
    <w:rsid w:val="00FF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9D13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ColorfulShading-Accent31">
    <w:name w:val="Colorful Shading - Accent 31"/>
    <w:basedOn w:val="Normal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mmentReference">
    <w:name w:val="annotation reference"/>
    <w:uiPriority w:val="99"/>
    <w:semiHidden/>
    <w:unhideWhenUsed/>
    <w:rsid w:val="008037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7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76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76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3766"/>
    <w:rPr>
      <w:b/>
      <w:bCs/>
    </w:rPr>
  </w:style>
  <w:style w:type="paragraph" w:styleId="Revision">
    <w:name w:val="Revision"/>
    <w:hidden/>
    <w:uiPriority w:val="71"/>
    <w:rsid w:val="007C01A6"/>
    <w:rPr>
      <w:sz w:val="22"/>
      <w:szCs w:val="22"/>
    </w:rPr>
  </w:style>
  <w:style w:type="paragraph" w:customStyle="1" w:styleId="Default">
    <w:name w:val="Default"/>
    <w:rsid w:val="008958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E475A-55F1-4F20-9AB2-DD17537669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87D1C2-92CF-4437-A494-B9827A7C6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2023-01-18T21:53:00Z</dcterms:created>
  <dcterms:modified xsi:type="dcterms:W3CDTF">2023-01-18T21:53:00Z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80d49c05faf95e365537470af10145450ccfde37198716df598d2fe17e723df4</vt:lpwstr>
  </property>
</Properties>
</file>